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A9C" w:rsidRPr="00FD4A9C" w:rsidRDefault="00FD4A9C" w:rsidP="00FD4A9C">
      <w:pPr>
        <w:pStyle w:val="Heading1"/>
        <w:spacing w:after="0" w:line="240" w:lineRule="auto"/>
        <w:jc w:val="center"/>
        <w:rPr>
          <w:rFonts w:ascii="Century Gothic" w:hAnsi="Century Gothic"/>
          <w:b w:val="0"/>
          <w:bCs w:val="0"/>
          <w:i/>
          <w:sz w:val="20"/>
          <w:szCs w:val="20"/>
        </w:rPr>
      </w:pPr>
      <w:r w:rsidRPr="00FD4A9C">
        <w:rPr>
          <w:rFonts w:ascii="Century Gothic" w:hAnsi="Century Gothic"/>
          <w:i/>
          <w:color w:val="auto"/>
          <w:sz w:val="20"/>
          <w:szCs w:val="20"/>
        </w:rPr>
        <w:t>Business Analytics:  Data Analysis and Decision Making, 5e</w:t>
      </w:r>
    </w:p>
    <w:p w:rsidR="00FD4A9C" w:rsidRDefault="00FD4A9C" w:rsidP="005331C0">
      <w:pPr>
        <w:pStyle w:val="Heading1"/>
        <w:spacing w:after="0" w:line="240" w:lineRule="auto"/>
        <w:jc w:val="center"/>
        <w:rPr>
          <w:rFonts w:ascii="Century Gothic" w:hAnsi="Century Gothic"/>
          <w:color w:val="auto"/>
          <w:sz w:val="20"/>
          <w:szCs w:val="20"/>
        </w:rPr>
      </w:pPr>
      <w:r>
        <w:rPr>
          <w:rFonts w:ascii="Century Gothic" w:hAnsi="Century Gothic"/>
          <w:color w:val="auto"/>
          <w:sz w:val="20"/>
          <w:szCs w:val="20"/>
        </w:rPr>
        <w:t xml:space="preserve">Chapter 4:  </w:t>
      </w:r>
      <w:r w:rsidRPr="00FD4A9C">
        <w:rPr>
          <w:rFonts w:ascii="Century Gothic" w:hAnsi="Century Gothic"/>
          <w:color w:val="auto"/>
          <w:sz w:val="20"/>
          <w:szCs w:val="20"/>
        </w:rPr>
        <w:t>Probability and Probability Distributions</w:t>
      </w:r>
    </w:p>
    <w:p w:rsidR="005331C0" w:rsidRDefault="005331C0" w:rsidP="005331C0">
      <w:pPr>
        <w:pStyle w:val="Heading1"/>
        <w:spacing w:after="0" w:line="240" w:lineRule="auto"/>
        <w:rPr>
          <w:rFonts w:ascii="Century Gothic" w:hAnsi="Century Gothic"/>
          <w:b w:val="0"/>
          <w:color w:val="auto"/>
          <w:sz w:val="20"/>
          <w:szCs w:val="20"/>
          <w:u w:val="single"/>
        </w:rPr>
      </w:pPr>
    </w:p>
    <w:p w:rsidR="005331C0" w:rsidRDefault="005331C0" w:rsidP="005331C0">
      <w:pPr>
        <w:pStyle w:val="Heading1"/>
        <w:spacing w:after="0" w:line="240" w:lineRule="auto"/>
        <w:rPr>
          <w:rFonts w:ascii="Century Gothic" w:hAnsi="Century Gothic"/>
          <w:b w:val="0"/>
          <w:color w:val="auto"/>
          <w:sz w:val="20"/>
          <w:szCs w:val="20"/>
          <w:u w:val="single"/>
        </w:rPr>
      </w:pPr>
      <w:r w:rsidRPr="002970B2">
        <w:rPr>
          <w:rFonts w:ascii="Century Gothic" w:hAnsi="Century Gothic"/>
          <w:b w:val="0"/>
          <w:color w:val="auto"/>
          <w:sz w:val="20"/>
          <w:szCs w:val="20"/>
          <w:u w:val="single"/>
        </w:rPr>
        <w:t>Answers to Conceptual Questions</w:t>
      </w:r>
    </w:p>
    <w:p w:rsidR="005331C0" w:rsidRDefault="005331C0" w:rsidP="005331C0">
      <w:pPr>
        <w:spacing w:after="0" w:line="240" w:lineRule="auto"/>
        <w:rPr>
          <w:rFonts w:ascii="Century Gothic" w:hAnsi="Century Gothic"/>
          <w:i/>
          <w:sz w:val="20"/>
          <w:szCs w:val="20"/>
        </w:rPr>
      </w:pPr>
      <w:r>
        <w:rPr>
          <w:rFonts w:ascii="Century Gothic" w:hAnsi="Century Gothic"/>
          <w:i/>
          <w:sz w:val="20"/>
          <w:szCs w:val="20"/>
        </w:rPr>
        <w:t>Note to I</w:t>
      </w:r>
      <w:r w:rsidRPr="009D655E">
        <w:rPr>
          <w:rFonts w:ascii="Century Gothic" w:hAnsi="Century Gothic"/>
          <w:i/>
          <w:sz w:val="20"/>
          <w:szCs w:val="20"/>
        </w:rPr>
        <w:t xml:space="preserve">nstructors:  Student answers will vary.  The responses here are intended to provide general guidance in terms of concepts that </w:t>
      </w:r>
      <w:r>
        <w:rPr>
          <w:rFonts w:ascii="Century Gothic" w:hAnsi="Century Gothic"/>
          <w:i/>
          <w:sz w:val="20"/>
          <w:szCs w:val="20"/>
        </w:rPr>
        <w:t>could</w:t>
      </w:r>
      <w:r w:rsidRPr="009D655E">
        <w:rPr>
          <w:rFonts w:ascii="Century Gothic" w:hAnsi="Century Gothic"/>
          <w:i/>
          <w:sz w:val="20"/>
          <w:szCs w:val="20"/>
        </w:rPr>
        <w:t xml:space="preserve"> be discussed.</w:t>
      </w:r>
    </w:p>
    <w:p w:rsidR="005331C0" w:rsidRDefault="005331C0" w:rsidP="005331C0">
      <w:pPr>
        <w:spacing w:after="0" w:line="240" w:lineRule="auto"/>
      </w:pPr>
    </w:p>
    <w:p w:rsidR="00615BBE" w:rsidRDefault="00615BBE" w:rsidP="005331C0">
      <w:pPr>
        <w:pStyle w:val="ListParagraph"/>
        <w:numPr>
          <w:ilvl w:val="0"/>
          <w:numId w:val="2"/>
        </w:numPr>
        <w:spacing w:after="0" w:line="240" w:lineRule="auto"/>
        <w:ind w:left="630" w:hanging="630"/>
        <w:rPr>
          <w:rFonts w:ascii="Century Gothic" w:hAnsi="Century Gothic"/>
          <w:sz w:val="20"/>
          <w:szCs w:val="20"/>
        </w:rPr>
      </w:pPr>
      <w:r w:rsidRPr="005331C0">
        <w:rPr>
          <w:rFonts w:ascii="Century Gothic" w:hAnsi="Century Gothic"/>
          <w:sz w:val="20"/>
          <w:szCs w:val="20"/>
        </w:rPr>
        <w:t xml:space="preserve">If you add </w:t>
      </w:r>
      <w:r w:rsidR="006413BE" w:rsidRPr="005331C0">
        <w:rPr>
          <w:rFonts w:ascii="Century Gothic" w:hAnsi="Century Gothic"/>
          <w:sz w:val="20"/>
          <w:szCs w:val="20"/>
        </w:rPr>
        <w:t>the</w:t>
      </w:r>
      <w:r w:rsidRPr="005331C0">
        <w:rPr>
          <w:rFonts w:ascii="Century Gothic" w:hAnsi="Century Gothic"/>
          <w:sz w:val="20"/>
          <w:szCs w:val="20"/>
        </w:rPr>
        <w:t xml:space="preserve"> </w:t>
      </w:r>
      <w:r w:rsidR="006413BE" w:rsidRPr="005331C0">
        <w:rPr>
          <w:rFonts w:ascii="Century Gothic" w:hAnsi="Century Gothic"/>
          <w:sz w:val="20"/>
          <w:szCs w:val="20"/>
        </w:rPr>
        <w:t xml:space="preserve">individual </w:t>
      </w:r>
      <w:r w:rsidRPr="005331C0">
        <w:rPr>
          <w:rFonts w:ascii="Century Gothic" w:hAnsi="Century Gothic"/>
          <w:sz w:val="20"/>
          <w:szCs w:val="20"/>
        </w:rPr>
        <w:t>probabilities</w:t>
      </w:r>
      <w:r w:rsidR="006413BE" w:rsidRPr="005331C0">
        <w:rPr>
          <w:rFonts w:ascii="Century Gothic" w:hAnsi="Century Gothic"/>
          <w:sz w:val="20"/>
          <w:szCs w:val="20"/>
        </w:rPr>
        <w:t xml:space="preserve"> of A and B</w:t>
      </w:r>
      <w:r w:rsidRPr="005331C0">
        <w:rPr>
          <w:rFonts w:ascii="Century Gothic" w:hAnsi="Century Gothic"/>
          <w:sz w:val="20"/>
          <w:szCs w:val="20"/>
        </w:rPr>
        <w:t>, you double-count their intersection</w:t>
      </w:r>
      <w:r w:rsidR="006413BE" w:rsidRPr="005331C0">
        <w:rPr>
          <w:rFonts w:ascii="Century Gothic" w:hAnsi="Century Gothic"/>
          <w:sz w:val="20"/>
          <w:szCs w:val="20"/>
        </w:rPr>
        <w:t>,</w:t>
      </w:r>
      <w:r w:rsidRPr="005331C0">
        <w:rPr>
          <w:rFonts w:ascii="Century Gothic" w:hAnsi="Century Gothic"/>
          <w:sz w:val="20"/>
          <w:szCs w:val="20"/>
        </w:rPr>
        <w:t xml:space="preserve"> the</w:t>
      </w:r>
      <w:r w:rsidR="006413BE" w:rsidRPr="005331C0">
        <w:rPr>
          <w:rFonts w:ascii="Century Gothic" w:hAnsi="Century Gothic"/>
          <w:sz w:val="20"/>
          <w:szCs w:val="20"/>
        </w:rPr>
        <w:t xml:space="preserve"> event where A and B both occur</w:t>
      </w:r>
      <w:r w:rsidRPr="005331C0">
        <w:rPr>
          <w:rFonts w:ascii="Century Gothic" w:hAnsi="Century Gothic"/>
          <w:sz w:val="20"/>
          <w:szCs w:val="20"/>
        </w:rPr>
        <w:t>. So you should subtract the probability of their intersection from</w:t>
      </w:r>
      <w:r w:rsidR="006413BE" w:rsidRPr="005331C0">
        <w:rPr>
          <w:rFonts w:ascii="Century Gothic" w:hAnsi="Century Gothic"/>
          <w:sz w:val="20"/>
          <w:szCs w:val="20"/>
        </w:rPr>
        <w:t xml:space="preserve"> the sum of their probabilities to get the probability that at least one of them occurs.</w:t>
      </w:r>
    </w:p>
    <w:p w:rsidR="005331C0" w:rsidRDefault="005331C0" w:rsidP="005331C0">
      <w:pPr>
        <w:pStyle w:val="ListParagraph"/>
        <w:spacing w:after="0" w:line="240" w:lineRule="auto"/>
        <w:ind w:left="630"/>
        <w:rPr>
          <w:rFonts w:ascii="Century Gothic" w:hAnsi="Century Gothic"/>
          <w:sz w:val="20"/>
          <w:szCs w:val="20"/>
        </w:rPr>
      </w:pPr>
    </w:p>
    <w:p w:rsidR="00817DC8" w:rsidRPr="005331C0" w:rsidRDefault="006413BE" w:rsidP="005331C0">
      <w:pPr>
        <w:pStyle w:val="ListParagraph"/>
        <w:numPr>
          <w:ilvl w:val="0"/>
          <w:numId w:val="2"/>
        </w:numPr>
        <w:spacing w:after="0" w:line="240" w:lineRule="auto"/>
        <w:ind w:left="630" w:hanging="630"/>
        <w:rPr>
          <w:rFonts w:ascii="Century Gothic" w:hAnsi="Century Gothic"/>
          <w:sz w:val="20"/>
          <w:szCs w:val="20"/>
        </w:rPr>
      </w:pPr>
      <w:r w:rsidRPr="005331C0">
        <w:rPr>
          <w:rFonts w:ascii="Century Gothic" w:hAnsi="Century Gothic"/>
          <w:sz w:val="20"/>
          <w:szCs w:val="20"/>
        </w:rPr>
        <w:t>When events are m</w:t>
      </w:r>
      <w:r w:rsidR="00615BBE" w:rsidRPr="005331C0">
        <w:rPr>
          <w:rFonts w:ascii="Century Gothic" w:hAnsi="Century Gothic"/>
          <w:sz w:val="20"/>
          <w:szCs w:val="20"/>
        </w:rPr>
        <w:t>utually exclusive</w:t>
      </w:r>
      <w:r w:rsidRPr="005331C0">
        <w:rPr>
          <w:rFonts w:ascii="Century Gothic" w:hAnsi="Century Gothic"/>
          <w:sz w:val="20"/>
          <w:szCs w:val="20"/>
        </w:rPr>
        <w:t>, this is</w:t>
      </w:r>
      <w:r w:rsidR="00615BBE" w:rsidRPr="005331C0">
        <w:rPr>
          <w:rFonts w:ascii="Century Gothic" w:hAnsi="Century Gothic"/>
          <w:sz w:val="20"/>
          <w:szCs w:val="20"/>
        </w:rPr>
        <w:t xml:space="preserve"> an extreme form of non-independence. If you are told that A occurs, the probability that B occurs is 0, but if you are told that A doesn’t occur, the probability that B occurs becomes positive. </w:t>
      </w:r>
      <w:r w:rsidR="00FB6484" w:rsidRPr="005331C0">
        <w:rPr>
          <w:rFonts w:ascii="Century Gothic" w:hAnsi="Century Gothic"/>
          <w:sz w:val="20"/>
          <w:szCs w:val="20"/>
        </w:rPr>
        <w:t xml:space="preserve"> </w:t>
      </w:r>
    </w:p>
    <w:p w:rsidR="005331C0" w:rsidRDefault="005331C0" w:rsidP="005331C0">
      <w:pPr>
        <w:pStyle w:val="ListParagraph"/>
        <w:spacing w:after="0" w:line="240" w:lineRule="auto"/>
        <w:ind w:left="630"/>
        <w:rPr>
          <w:rFonts w:ascii="Century Gothic" w:hAnsi="Century Gothic"/>
          <w:sz w:val="20"/>
          <w:szCs w:val="20"/>
        </w:rPr>
      </w:pPr>
    </w:p>
    <w:p w:rsidR="00817DC8" w:rsidRPr="005331C0" w:rsidRDefault="00615BBE" w:rsidP="005331C0">
      <w:pPr>
        <w:pStyle w:val="ListParagraph"/>
        <w:numPr>
          <w:ilvl w:val="0"/>
          <w:numId w:val="2"/>
        </w:numPr>
        <w:spacing w:after="0" w:line="240" w:lineRule="auto"/>
        <w:ind w:left="630" w:hanging="630"/>
        <w:rPr>
          <w:rFonts w:ascii="Century Gothic" w:hAnsi="Century Gothic"/>
          <w:sz w:val="20"/>
          <w:szCs w:val="20"/>
        </w:rPr>
      </w:pPr>
      <w:r w:rsidRPr="005331C0">
        <w:rPr>
          <w:rFonts w:ascii="Century Gothic" w:hAnsi="Century Gothic"/>
          <w:sz w:val="20"/>
          <w:szCs w:val="20"/>
        </w:rPr>
        <w:t>The number</w:t>
      </w:r>
      <w:r w:rsidRPr="005331C0">
        <w:rPr>
          <w:rFonts w:ascii="Century Gothic" w:hAnsi="Century Gothic"/>
          <w:i/>
          <w:sz w:val="20"/>
          <w:szCs w:val="20"/>
        </w:rPr>
        <w:t xml:space="preserve"> </w:t>
      </w:r>
      <w:r w:rsidR="006413BE" w:rsidRPr="005331C0">
        <w:rPr>
          <w:rFonts w:ascii="Century Gothic" w:hAnsi="Century Gothic"/>
          <w:sz w:val="20"/>
          <w:szCs w:val="20"/>
        </w:rPr>
        <w:t xml:space="preserve">of people </w:t>
      </w:r>
      <w:r w:rsidRPr="005331C0">
        <w:rPr>
          <w:rFonts w:ascii="Century Gothic" w:hAnsi="Century Gothic"/>
          <w:sz w:val="20"/>
          <w:szCs w:val="20"/>
        </w:rPr>
        <w:t xml:space="preserve">who show up is discrete because it is a count. However, there might be such a large number of possibilities that its distribution is </w:t>
      </w:r>
      <w:r w:rsidRPr="005331C0">
        <w:rPr>
          <w:rFonts w:ascii="Century Gothic" w:hAnsi="Century Gothic"/>
          <w:i/>
          <w:sz w:val="20"/>
          <w:szCs w:val="20"/>
        </w:rPr>
        <w:t>approximate</w:t>
      </w:r>
      <w:r w:rsidR="006413BE" w:rsidRPr="005331C0">
        <w:rPr>
          <w:rFonts w:ascii="Century Gothic" w:hAnsi="Century Gothic"/>
          <w:i/>
          <w:sz w:val="20"/>
          <w:szCs w:val="20"/>
        </w:rPr>
        <w:t>d</w:t>
      </w:r>
      <w:r w:rsidRPr="005331C0">
        <w:rPr>
          <w:rFonts w:ascii="Century Gothic" w:hAnsi="Century Gothic"/>
          <w:i/>
          <w:sz w:val="20"/>
          <w:szCs w:val="20"/>
        </w:rPr>
        <w:t xml:space="preserve"> </w:t>
      </w:r>
      <w:r w:rsidRPr="005331C0">
        <w:rPr>
          <w:rFonts w:ascii="Century Gothic" w:hAnsi="Century Gothic"/>
          <w:sz w:val="20"/>
          <w:szCs w:val="20"/>
        </w:rPr>
        <w:t xml:space="preserve">by a continuous distribution. In contrast, the time between flight arrivals is a continuous measurement, so it would probably be modeled as a continuous random variable. However, </w:t>
      </w:r>
      <w:r w:rsidR="00BA290B" w:rsidRPr="005331C0">
        <w:rPr>
          <w:rFonts w:ascii="Century Gothic" w:hAnsi="Century Gothic"/>
          <w:sz w:val="20"/>
          <w:szCs w:val="20"/>
        </w:rPr>
        <w:t xml:space="preserve">as an approximation, </w:t>
      </w:r>
      <w:r w:rsidRPr="005331C0">
        <w:rPr>
          <w:rFonts w:ascii="Century Gothic" w:hAnsi="Century Gothic"/>
          <w:sz w:val="20"/>
          <w:szCs w:val="20"/>
        </w:rPr>
        <w:t xml:space="preserve">it </w:t>
      </w:r>
      <w:r w:rsidR="00BA290B" w:rsidRPr="005331C0">
        <w:rPr>
          <w:rFonts w:ascii="Century Gothic" w:hAnsi="Century Gothic"/>
          <w:sz w:val="20"/>
          <w:szCs w:val="20"/>
        </w:rPr>
        <w:t>might</w:t>
      </w:r>
      <w:r w:rsidRPr="005331C0">
        <w:rPr>
          <w:rFonts w:ascii="Century Gothic" w:hAnsi="Century Gothic"/>
          <w:sz w:val="20"/>
          <w:szCs w:val="20"/>
        </w:rPr>
        <w:t xml:space="preserve"> be discretized, say, into multiples of </w:t>
      </w:r>
      <w:r w:rsidR="006413BE" w:rsidRPr="005331C0">
        <w:rPr>
          <w:rFonts w:ascii="Century Gothic" w:hAnsi="Century Gothic"/>
          <w:sz w:val="20"/>
          <w:szCs w:val="20"/>
        </w:rPr>
        <w:t>5</w:t>
      </w:r>
      <w:r w:rsidRPr="005331C0">
        <w:rPr>
          <w:rFonts w:ascii="Century Gothic" w:hAnsi="Century Gothic"/>
          <w:sz w:val="20"/>
          <w:szCs w:val="20"/>
        </w:rPr>
        <w:t xml:space="preserve"> minutes. </w:t>
      </w:r>
    </w:p>
    <w:p w:rsidR="005331C0" w:rsidRDefault="005331C0" w:rsidP="005331C0">
      <w:pPr>
        <w:pStyle w:val="ListParagraph"/>
        <w:spacing w:after="0" w:line="240" w:lineRule="auto"/>
        <w:ind w:left="630"/>
        <w:rPr>
          <w:rFonts w:ascii="Century Gothic" w:hAnsi="Century Gothic"/>
          <w:sz w:val="20"/>
          <w:szCs w:val="20"/>
        </w:rPr>
      </w:pPr>
    </w:p>
    <w:p w:rsidR="00817DC8" w:rsidRPr="005331C0" w:rsidRDefault="00BA290B" w:rsidP="005331C0">
      <w:pPr>
        <w:pStyle w:val="ListParagraph"/>
        <w:numPr>
          <w:ilvl w:val="0"/>
          <w:numId w:val="2"/>
        </w:numPr>
        <w:spacing w:after="0" w:line="240" w:lineRule="auto"/>
        <w:ind w:left="630" w:hanging="630"/>
        <w:rPr>
          <w:rFonts w:ascii="Century Gothic" w:hAnsi="Century Gothic"/>
          <w:sz w:val="20"/>
          <w:szCs w:val="20"/>
        </w:rPr>
      </w:pPr>
      <w:r w:rsidRPr="005331C0">
        <w:rPr>
          <w:rFonts w:ascii="Century Gothic" w:hAnsi="Century Gothic"/>
          <w:sz w:val="20"/>
          <w:szCs w:val="20"/>
        </w:rPr>
        <w:t>This is partly objective and partly subjective. The objective part is that similar epidemics have been observed in the past</w:t>
      </w:r>
      <w:r w:rsidR="006413BE" w:rsidRPr="005331C0">
        <w:rPr>
          <w:rFonts w:ascii="Century Gothic" w:hAnsi="Century Gothic"/>
          <w:sz w:val="20"/>
          <w:szCs w:val="20"/>
        </w:rPr>
        <w:t>, so some historical data are available</w:t>
      </w:r>
      <w:r w:rsidRPr="005331C0">
        <w:rPr>
          <w:rFonts w:ascii="Century Gothic" w:hAnsi="Century Gothic"/>
          <w:sz w:val="20"/>
          <w:szCs w:val="20"/>
        </w:rPr>
        <w:t xml:space="preserve">. The subjective part is that each epidemic is somewhat unique. </w:t>
      </w:r>
      <w:r w:rsidR="006413BE" w:rsidRPr="005331C0">
        <w:rPr>
          <w:rFonts w:ascii="Century Gothic" w:hAnsi="Century Gothic"/>
          <w:sz w:val="20"/>
          <w:szCs w:val="20"/>
        </w:rPr>
        <w:t>In any case, t</w:t>
      </w:r>
      <w:r w:rsidRPr="005331C0">
        <w:rPr>
          <w:rFonts w:ascii="Century Gothic" w:hAnsi="Century Gothic"/>
          <w:sz w:val="20"/>
          <w:szCs w:val="20"/>
        </w:rPr>
        <w:t>here would almost surely be some subjectivity in the officials’ assessment.</w:t>
      </w:r>
    </w:p>
    <w:p w:rsidR="005331C0" w:rsidRDefault="005331C0" w:rsidP="005331C0">
      <w:pPr>
        <w:pStyle w:val="ListParagraph"/>
        <w:spacing w:after="0" w:line="240" w:lineRule="auto"/>
        <w:ind w:left="630"/>
        <w:rPr>
          <w:rFonts w:ascii="Century Gothic" w:hAnsi="Century Gothic"/>
          <w:sz w:val="20"/>
          <w:szCs w:val="20"/>
        </w:rPr>
      </w:pPr>
    </w:p>
    <w:p w:rsidR="00817DC8" w:rsidRPr="005331C0" w:rsidRDefault="00BA290B" w:rsidP="005331C0">
      <w:pPr>
        <w:pStyle w:val="ListParagraph"/>
        <w:numPr>
          <w:ilvl w:val="0"/>
          <w:numId w:val="2"/>
        </w:numPr>
        <w:spacing w:after="0" w:line="240" w:lineRule="auto"/>
        <w:ind w:left="630" w:hanging="630"/>
        <w:rPr>
          <w:rFonts w:ascii="Century Gothic" w:hAnsi="Century Gothic"/>
          <w:sz w:val="20"/>
          <w:szCs w:val="20"/>
        </w:rPr>
      </w:pPr>
      <w:r w:rsidRPr="005331C0">
        <w:rPr>
          <w:rFonts w:ascii="Century Gothic" w:hAnsi="Century Gothic"/>
          <w:sz w:val="20"/>
          <w:szCs w:val="20"/>
        </w:rPr>
        <w:t xml:space="preserve">This is true only if the </w:t>
      </w:r>
      <w:r w:rsidRPr="005331C0">
        <w:rPr>
          <w:rFonts w:ascii="Century Gothic" w:hAnsi="Century Gothic"/>
          <w:i/>
          <w:sz w:val="20"/>
          <w:szCs w:val="20"/>
        </w:rPr>
        <w:t xml:space="preserve">N </w:t>
      </w:r>
      <w:r w:rsidRPr="005331C0">
        <w:rPr>
          <w:rFonts w:ascii="Century Gothic" w:hAnsi="Century Gothic"/>
          <w:sz w:val="20"/>
          <w:szCs w:val="20"/>
        </w:rPr>
        <w:t xml:space="preserve">possible outcomes are equally likely. For example, you might be able to count </w:t>
      </w:r>
      <w:r w:rsidR="006413BE" w:rsidRPr="005331C0">
        <w:rPr>
          <w:rFonts w:ascii="Century Gothic" w:hAnsi="Century Gothic"/>
          <w:sz w:val="20"/>
          <w:szCs w:val="20"/>
        </w:rPr>
        <w:t>that there are three</w:t>
      </w:r>
      <w:r w:rsidRPr="005331C0">
        <w:rPr>
          <w:rFonts w:ascii="Century Gothic" w:hAnsi="Century Gothic"/>
          <w:sz w:val="20"/>
          <w:szCs w:val="20"/>
        </w:rPr>
        <w:t xml:space="preserve"> weather possibilities for tomorrow: sunny, partly cloudy, and rainy. But </w:t>
      </w:r>
      <w:r w:rsidR="006413BE" w:rsidRPr="005331C0">
        <w:rPr>
          <w:rFonts w:ascii="Century Gothic" w:hAnsi="Century Gothic"/>
          <w:sz w:val="20"/>
          <w:szCs w:val="20"/>
        </w:rPr>
        <w:t>there is probably no reason to believe that they are</w:t>
      </w:r>
      <w:r w:rsidRPr="005331C0">
        <w:rPr>
          <w:rFonts w:ascii="Century Gothic" w:hAnsi="Century Gothic"/>
          <w:sz w:val="20"/>
          <w:szCs w:val="20"/>
        </w:rPr>
        <w:t xml:space="preserve"> equally likely.</w:t>
      </w:r>
      <w:r w:rsidR="006413BE" w:rsidRPr="005331C0">
        <w:rPr>
          <w:rFonts w:ascii="Century Gothic" w:hAnsi="Century Gothic"/>
          <w:sz w:val="20"/>
          <w:szCs w:val="20"/>
        </w:rPr>
        <w:t xml:space="preserve"> These counting rules for probability usually arise in games of chance: dealing cards, throwing dice, and so on.</w:t>
      </w:r>
    </w:p>
    <w:p w:rsidR="005331C0" w:rsidRDefault="005331C0" w:rsidP="005331C0">
      <w:pPr>
        <w:pStyle w:val="ListParagraph"/>
        <w:spacing w:after="0" w:line="240" w:lineRule="auto"/>
        <w:ind w:left="630"/>
        <w:rPr>
          <w:rFonts w:ascii="Century Gothic" w:hAnsi="Century Gothic"/>
          <w:sz w:val="20"/>
          <w:szCs w:val="20"/>
        </w:rPr>
      </w:pPr>
    </w:p>
    <w:p w:rsidR="00C47068" w:rsidRPr="005331C0" w:rsidRDefault="00BA290B" w:rsidP="005331C0">
      <w:pPr>
        <w:pStyle w:val="ListParagraph"/>
        <w:numPr>
          <w:ilvl w:val="0"/>
          <w:numId w:val="2"/>
        </w:numPr>
        <w:spacing w:after="0" w:line="240" w:lineRule="auto"/>
        <w:ind w:left="630" w:hanging="630"/>
        <w:rPr>
          <w:rFonts w:ascii="Century Gothic" w:hAnsi="Century Gothic"/>
          <w:sz w:val="20"/>
          <w:szCs w:val="20"/>
        </w:rPr>
      </w:pPr>
      <w:r w:rsidRPr="005331C0">
        <w:rPr>
          <w:rFonts w:ascii="Century Gothic" w:hAnsi="Century Gothic"/>
          <w:sz w:val="20"/>
          <w:szCs w:val="20"/>
        </w:rPr>
        <w:t xml:space="preserve">The mean and standard deviation are very important measures of a probability distribution, but </w:t>
      </w:r>
      <w:r w:rsidR="006413BE" w:rsidRPr="005331C0">
        <w:rPr>
          <w:rFonts w:ascii="Century Gothic" w:hAnsi="Century Gothic"/>
          <w:sz w:val="20"/>
          <w:szCs w:val="20"/>
        </w:rPr>
        <w:t xml:space="preserve">the entire shape of the distribution, especially the tails, can be relevant in decision making. This is </w:t>
      </w:r>
      <w:r w:rsidRPr="005331C0">
        <w:rPr>
          <w:rFonts w:ascii="Century Gothic" w:hAnsi="Century Gothic"/>
          <w:sz w:val="20"/>
          <w:szCs w:val="20"/>
        </w:rPr>
        <w:t xml:space="preserve">especially </w:t>
      </w:r>
      <w:r w:rsidR="006413BE" w:rsidRPr="005331C0">
        <w:rPr>
          <w:rFonts w:ascii="Century Gothic" w:hAnsi="Century Gothic"/>
          <w:sz w:val="20"/>
          <w:szCs w:val="20"/>
        </w:rPr>
        <w:t xml:space="preserve">true </w:t>
      </w:r>
      <w:r w:rsidRPr="005331C0">
        <w:rPr>
          <w:rFonts w:ascii="Century Gothic" w:hAnsi="Century Gothic"/>
          <w:sz w:val="20"/>
          <w:szCs w:val="20"/>
        </w:rPr>
        <w:t xml:space="preserve">when you are risk averse and large </w:t>
      </w:r>
      <w:r w:rsidR="006413BE" w:rsidRPr="005331C0">
        <w:rPr>
          <w:rFonts w:ascii="Century Gothic" w:hAnsi="Century Gothic"/>
          <w:sz w:val="20"/>
          <w:szCs w:val="20"/>
        </w:rPr>
        <w:t>losses (or gains) are possible. The last section of Chapter 6 discusses this in more detail.</w:t>
      </w:r>
    </w:p>
    <w:p w:rsidR="005331C0" w:rsidRDefault="005331C0" w:rsidP="005331C0">
      <w:pPr>
        <w:pStyle w:val="ListParagraph"/>
        <w:spacing w:after="0" w:line="240" w:lineRule="auto"/>
        <w:ind w:left="630"/>
        <w:rPr>
          <w:rFonts w:ascii="Century Gothic" w:hAnsi="Century Gothic"/>
          <w:sz w:val="20"/>
          <w:szCs w:val="20"/>
        </w:rPr>
      </w:pPr>
    </w:p>
    <w:p w:rsidR="00C47068" w:rsidRPr="005331C0" w:rsidRDefault="00BA290B" w:rsidP="005331C0">
      <w:pPr>
        <w:pStyle w:val="ListParagraph"/>
        <w:numPr>
          <w:ilvl w:val="0"/>
          <w:numId w:val="2"/>
        </w:numPr>
        <w:spacing w:after="0" w:line="240" w:lineRule="auto"/>
        <w:ind w:left="630" w:hanging="630"/>
        <w:rPr>
          <w:rFonts w:ascii="Century Gothic" w:hAnsi="Century Gothic"/>
          <w:sz w:val="20"/>
          <w:szCs w:val="20"/>
        </w:rPr>
      </w:pPr>
      <w:commentRangeStart w:id="0"/>
      <w:r w:rsidRPr="005331C0">
        <w:rPr>
          <w:rFonts w:ascii="Century Gothic" w:hAnsi="Century Gothic"/>
          <w:sz w:val="20"/>
          <w:szCs w:val="20"/>
        </w:rPr>
        <w:t>As of this writing (May 2013), Tiger Woods has stalled at 14 majors wins</w:t>
      </w:r>
      <w:commentRangeEnd w:id="0"/>
      <w:r w:rsidR="00C81AEC">
        <w:rPr>
          <w:rStyle w:val="CommentReference"/>
        </w:rPr>
        <w:commentReference w:id="0"/>
      </w:r>
      <w:r w:rsidRPr="005331C0">
        <w:rPr>
          <w:rFonts w:ascii="Century Gothic" w:hAnsi="Century Gothic"/>
          <w:sz w:val="20"/>
          <w:szCs w:val="20"/>
        </w:rPr>
        <w:t xml:space="preserve">, but he has already won four tournaments this year (the only multiple winner on the </w:t>
      </w:r>
      <w:r w:rsidR="006413BE" w:rsidRPr="005331C0">
        <w:rPr>
          <w:rFonts w:ascii="Century Gothic" w:hAnsi="Century Gothic"/>
          <w:sz w:val="20"/>
          <w:szCs w:val="20"/>
        </w:rPr>
        <w:t xml:space="preserve">2013 </w:t>
      </w:r>
      <w:r w:rsidRPr="005331C0">
        <w:rPr>
          <w:rFonts w:ascii="Century Gothic" w:hAnsi="Century Gothic"/>
          <w:sz w:val="20"/>
          <w:szCs w:val="20"/>
        </w:rPr>
        <w:t xml:space="preserve">tour so far). The big question is whether he will reach Jack Nicklaus’s record of 18 lifetime major wins. Even an avid golf fan such as </w:t>
      </w:r>
      <w:del w:id="1" w:author="Windows User" w:date="2013-06-11T15:22:00Z">
        <w:r w:rsidRPr="005331C0" w:rsidDel="00C81AEC">
          <w:rPr>
            <w:rFonts w:ascii="Century Gothic" w:hAnsi="Century Gothic"/>
            <w:sz w:val="20"/>
            <w:szCs w:val="20"/>
          </w:rPr>
          <w:delText xml:space="preserve">myself </w:delText>
        </w:r>
      </w:del>
      <w:ins w:id="2" w:author="Windows User" w:date="2013-06-11T15:22:00Z">
        <w:r w:rsidR="00C81AEC">
          <w:rPr>
            <w:rFonts w:ascii="Century Gothic" w:hAnsi="Century Gothic"/>
            <w:sz w:val="20"/>
            <w:szCs w:val="20"/>
          </w:rPr>
          <w:t>me</w:t>
        </w:r>
        <w:bookmarkStart w:id="3" w:name="_GoBack"/>
        <w:bookmarkEnd w:id="3"/>
        <w:r w:rsidR="00C81AEC" w:rsidRPr="005331C0">
          <w:rPr>
            <w:rFonts w:ascii="Century Gothic" w:hAnsi="Century Gothic"/>
            <w:sz w:val="20"/>
            <w:szCs w:val="20"/>
          </w:rPr>
          <w:t xml:space="preserve"> </w:t>
        </w:r>
      </w:ins>
      <w:r w:rsidRPr="005331C0">
        <w:rPr>
          <w:rFonts w:ascii="Century Gothic" w:hAnsi="Century Gothic"/>
          <w:sz w:val="20"/>
          <w:szCs w:val="20"/>
        </w:rPr>
        <w:t>has difficulty assessing the probability of this</w:t>
      </w:r>
      <w:r w:rsidR="00AB3963" w:rsidRPr="005331C0">
        <w:rPr>
          <w:rFonts w:ascii="Century Gothic" w:hAnsi="Century Gothic"/>
          <w:sz w:val="20"/>
          <w:szCs w:val="20"/>
        </w:rPr>
        <w:t xml:space="preserve"> event</w:t>
      </w:r>
      <w:r w:rsidRPr="005331C0">
        <w:rPr>
          <w:rFonts w:ascii="Century Gothic" w:hAnsi="Century Gothic"/>
          <w:sz w:val="20"/>
          <w:szCs w:val="20"/>
        </w:rPr>
        <w:t>, but at this point, my guess is about 30%.</w:t>
      </w:r>
      <w:r w:rsidR="00AB3963" w:rsidRPr="005331C0">
        <w:rPr>
          <w:rFonts w:ascii="Century Gothic" w:hAnsi="Century Gothic"/>
          <w:sz w:val="20"/>
          <w:szCs w:val="20"/>
        </w:rPr>
        <w:t xml:space="preserve"> Talk about subjective!</w:t>
      </w:r>
    </w:p>
    <w:p w:rsidR="005331C0" w:rsidRDefault="005331C0" w:rsidP="005331C0">
      <w:pPr>
        <w:pStyle w:val="ListParagraph"/>
        <w:spacing w:after="0" w:line="240" w:lineRule="auto"/>
        <w:ind w:left="630"/>
        <w:rPr>
          <w:rFonts w:ascii="Century Gothic" w:hAnsi="Century Gothic"/>
          <w:sz w:val="20"/>
          <w:szCs w:val="20"/>
        </w:rPr>
      </w:pPr>
    </w:p>
    <w:p w:rsidR="000F0F47" w:rsidRDefault="00AB3963" w:rsidP="005331C0">
      <w:pPr>
        <w:pStyle w:val="ListParagraph"/>
        <w:numPr>
          <w:ilvl w:val="0"/>
          <w:numId w:val="2"/>
        </w:numPr>
        <w:spacing w:after="0" w:line="240" w:lineRule="auto"/>
        <w:ind w:left="630" w:hanging="630"/>
        <w:rPr>
          <w:rFonts w:ascii="Century Gothic" w:hAnsi="Century Gothic"/>
          <w:sz w:val="20"/>
          <w:szCs w:val="20"/>
        </w:rPr>
      </w:pPr>
      <w:r w:rsidRPr="005331C0">
        <w:rPr>
          <w:rFonts w:ascii="Century Gothic" w:hAnsi="Century Gothic"/>
          <w:sz w:val="20"/>
          <w:szCs w:val="20"/>
        </w:rPr>
        <w:t xml:space="preserve">Much of </w:t>
      </w:r>
      <w:r w:rsidR="006413BE" w:rsidRPr="005331C0">
        <w:rPr>
          <w:rFonts w:ascii="Century Gothic" w:hAnsi="Century Gothic"/>
          <w:sz w:val="20"/>
          <w:szCs w:val="20"/>
        </w:rPr>
        <w:t xml:space="preserve">today’s </w:t>
      </w:r>
      <w:r w:rsidRPr="005331C0">
        <w:rPr>
          <w:rFonts w:ascii="Century Gothic" w:hAnsi="Century Gothic"/>
          <w:sz w:val="20"/>
          <w:szCs w:val="20"/>
        </w:rPr>
        <w:t xml:space="preserve">statistical analysis is based on statistical theory developed many years ago. The early researchers decided to use standard deviation, with its squared deviations from the mean, as their measure of variability, and </w:t>
      </w:r>
      <w:r w:rsidR="007F48FC" w:rsidRPr="005331C0">
        <w:rPr>
          <w:rFonts w:ascii="Century Gothic" w:hAnsi="Century Gothic"/>
          <w:sz w:val="20"/>
          <w:szCs w:val="20"/>
        </w:rPr>
        <w:t>al</w:t>
      </w:r>
      <w:r w:rsidRPr="005331C0">
        <w:rPr>
          <w:rFonts w:ascii="Century Gothic" w:hAnsi="Century Gothic"/>
          <w:sz w:val="20"/>
          <w:szCs w:val="20"/>
        </w:rPr>
        <w:t>most everything since has been based on this assumption. It’s hard to say whether this decision was inevitable, or how far statistical theory could have progressed if a weighted sum of absolute deviations from the mean had been used instead. Your statistics textbooks might look considerably different if this alternative measure had been adopted.</w:t>
      </w:r>
    </w:p>
    <w:p w:rsidR="005331C0" w:rsidRPr="005331C0" w:rsidRDefault="005331C0" w:rsidP="005331C0">
      <w:pPr>
        <w:pStyle w:val="ListParagraph"/>
        <w:rPr>
          <w:rFonts w:ascii="Century Gothic" w:hAnsi="Century Gothic"/>
          <w:sz w:val="20"/>
          <w:szCs w:val="20"/>
        </w:rPr>
      </w:pPr>
    </w:p>
    <w:p w:rsidR="00AB3963" w:rsidRPr="005331C0" w:rsidRDefault="00AB3963" w:rsidP="005331C0">
      <w:pPr>
        <w:pStyle w:val="ListParagraph"/>
        <w:numPr>
          <w:ilvl w:val="0"/>
          <w:numId w:val="2"/>
        </w:numPr>
        <w:spacing w:after="0" w:line="240" w:lineRule="auto"/>
        <w:ind w:left="630" w:hanging="630"/>
        <w:rPr>
          <w:rFonts w:ascii="Century Gothic" w:hAnsi="Century Gothic"/>
          <w:sz w:val="20"/>
          <w:szCs w:val="20"/>
        </w:rPr>
      </w:pPr>
      <w:r w:rsidRPr="005331C0">
        <w:rPr>
          <w:rFonts w:ascii="Century Gothic" w:hAnsi="Century Gothic"/>
          <w:sz w:val="20"/>
          <w:szCs w:val="20"/>
        </w:rPr>
        <w:lastRenderedPageBreak/>
        <w:t xml:space="preserve">The best way to answer this is that “uncertainty” is always relative to your current knowledge. So to you, the observer, the result of the coin that has already been flipped is still as uncertain as before it was flipped, </w:t>
      </w:r>
      <w:r w:rsidR="007F48FC" w:rsidRPr="005331C0">
        <w:rPr>
          <w:rFonts w:ascii="Century Gothic" w:hAnsi="Century Gothic"/>
          <w:sz w:val="20"/>
          <w:szCs w:val="20"/>
        </w:rPr>
        <w:t xml:space="preserve">and </w:t>
      </w:r>
      <w:r w:rsidRPr="005331C0">
        <w:rPr>
          <w:rFonts w:ascii="Century Gothic" w:hAnsi="Century Gothic"/>
          <w:sz w:val="20"/>
          <w:szCs w:val="20"/>
        </w:rPr>
        <w:t>the rules of probability still apply in exactly the same way.</w:t>
      </w:r>
    </w:p>
    <w:p w:rsidR="005331C0" w:rsidRDefault="005331C0" w:rsidP="005331C0">
      <w:pPr>
        <w:pStyle w:val="ListParagraph"/>
        <w:spacing w:after="0" w:line="240" w:lineRule="auto"/>
        <w:ind w:left="630"/>
        <w:rPr>
          <w:rFonts w:ascii="Century Gothic" w:hAnsi="Century Gothic"/>
          <w:sz w:val="20"/>
          <w:szCs w:val="20"/>
        </w:rPr>
      </w:pPr>
    </w:p>
    <w:p w:rsidR="00646049" w:rsidRPr="005331C0" w:rsidRDefault="00AB3963" w:rsidP="005331C0">
      <w:pPr>
        <w:pStyle w:val="ListParagraph"/>
        <w:numPr>
          <w:ilvl w:val="0"/>
          <w:numId w:val="2"/>
        </w:numPr>
        <w:spacing w:after="0" w:line="240" w:lineRule="auto"/>
        <w:ind w:left="630" w:hanging="630"/>
        <w:rPr>
          <w:rFonts w:ascii="Century Gothic" w:hAnsi="Century Gothic"/>
          <w:sz w:val="20"/>
          <w:szCs w:val="20"/>
        </w:rPr>
      </w:pPr>
      <w:r w:rsidRPr="005331C0">
        <w:rPr>
          <w:rFonts w:ascii="Century Gothic" w:hAnsi="Century Gothic"/>
          <w:sz w:val="20"/>
          <w:szCs w:val="20"/>
        </w:rPr>
        <w:t xml:space="preserve">A distribution on </w:t>
      </w:r>
      <w:r w:rsidRPr="005331C0">
        <w:rPr>
          <w:rFonts w:ascii="Century Gothic" w:hAnsi="Century Gothic"/>
          <w:i/>
          <w:sz w:val="20"/>
          <w:szCs w:val="20"/>
        </w:rPr>
        <w:t xml:space="preserve">p </w:t>
      </w:r>
      <w:r w:rsidRPr="005331C0">
        <w:rPr>
          <w:rFonts w:ascii="Century Gothic" w:hAnsi="Century Gothic"/>
          <w:sz w:val="20"/>
          <w:szCs w:val="20"/>
        </w:rPr>
        <w:t xml:space="preserve">makes sense. For example, it might be based on interviews with many “experts” with different opinions and different sets of knowledge about California earthquakes. Each of them might give you their estimate of </w:t>
      </w:r>
      <w:r w:rsidRPr="005331C0">
        <w:rPr>
          <w:rFonts w:ascii="Century Gothic" w:hAnsi="Century Gothic"/>
          <w:i/>
          <w:sz w:val="20"/>
          <w:szCs w:val="20"/>
        </w:rPr>
        <w:t>p</w:t>
      </w:r>
      <w:r w:rsidRPr="005331C0">
        <w:rPr>
          <w:rFonts w:ascii="Century Gothic" w:hAnsi="Century Gothic"/>
          <w:sz w:val="20"/>
          <w:szCs w:val="20"/>
        </w:rPr>
        <w:t xml:space="preserve">, and then you could aggregate these into a distribution on </w:t>
      </w:r>
      <w:r w:rsidRPr="005331C0">
        <w:rPr>
          <w:rFonts w:ascii="Century Gothic" w:hAnsi="Century Gothic"/>
          <w:i/>
          <w:sz w:val="20"/>
          <w:szCs w:val="20"/>
        </w:rPr>
        <w:t>p</w:t>
      </w:r>
      <w:r w:rsidRPr="005331C0">
        <w:rPr>
          <w:rFonts w:ascii="Century Gothic" w:hAnsi="Century Gothic"/>
          <w:sz w:val="20"/>
          <w:szCs w:val="20"/>
        </w:rPr>
        <w:t>.</w:t>
      </w:r>
    </w:p>
    <w:p w:rsidR="005331C0" w:rsidRDefault="005331C0" w:rsidP="005331C0">
      <w:pPr>
        <w:pStyle w:val="ListParagraph"/>
        <w:spacing w:after="0" w:line="240" w:lineRule="auto"/>
        <w:ind w:left="630"/>
        <w:rPr>
          <w:rFonts w:ascii="Century Gothic" w:hAnsi="Century Gothic"/>
          <w:sz w:val="20"/>
          <w:szCs w:val="20"/>
        </w:rPr>
      </w:pPr>
    </w:p>
    <w:p w:rsidR="00AB3963" w:rsidRPr="005331C0" w:rsidRDefault="00AB3963" w:rsidP="005331C0">
      <w:pPr>
        <w:pStyle w:val="ListParagraph"/>
        <w:numPr>
          <w:ilvl w:val="0"/>
          <w:numId w:val="2"/>
        </w:numPr>
        <w:spacing w:after="0" w:line="240" w:lineRule="auto"/>
        <w:ind w:left="630" w:hanging="630"/>
        <w:rPr>
          <w:rFonts w:ascii="Century Gothic" w:hAnsi="Century Gothic"/>
          <w:sz w:val="20"/>
          <w:szCs w:val="20"/>
        </w:rPr>
      </w:pPr>
      <w:r w:rsidRPr="005331C0">
        <w:rPr>
          <w:rFonts w:ascii="Century Gothic" w:hAnsi="Century Gothic"/>
          <w:sz w:val="20"/>
          <w:szCs w:val="20"/>
        </w:rPr>
        <w:t xml:space="preserve">You and your friend could argue all day about this, even using mathematical arguments, but you wouldn’t get anywhere without data. The only way to resolve the independence </w:t>
      </w:r>
      <w:r w:rsidR="007F48FC" w:rsidRPr="005331C0">
        <w:rPr>
          <w:rFonts w:ascii="Century Gothic" w:hAnsi="Century Gothic"/>
          <w:sz w:val="20"/>
          <w:szCs w:val="20"/>
        </w:rPr>
        <w:t xml:space="preserve">issue </w:t>
      </w:r>
      <w:r w:rsidRPr="005331C0">
        <w:rPr>
          <w:rFonts w:ascii="Century Gothic" w:hAnsi="Century Gothic"/>
          <w:sz w:val="20"/>
          <w:szCs w:val="20"/>
        </w:rPr>
        <w:t xml:space="preserve">is to gather data on many families with at least two children. </w:t>
      </w:r>
      <w:r w:rsidR="009A26F5" w:rsidRPr="005331C0">
        <w:rPr>
          <w:rFonts w:ascii="Century Gothic" w:hAnsi="Century Gothic"/>
          <w:sz w:val="20"/>
          <w:szCs w:val="20"/>
        </w:rPr>
        <w:t xml:space="preserve">You would divide them into two groups, one where the first child is a boy and the other where the first child is a girl. Then you would check whether the proportion in the first group </w:t>
      </w:r>
      <w:r w:rsidR="007F48FC" w:rsidRPr="005331C0">
        <w:rPr>
          <w:rFonts w:ascii="Century Gothic" w:hAnsi="Century Gothic"/>
          <w:sz w:val="20"/>
          <w:szCs w:val="20"/>
        </w:rPr>
        <w:t>that has a boy for the second child</w:t>
      </w:r>
      <w:r w:rsidR="009A26F5" w:rsidRPr="005331C0">
        <w:rPr>
          <w:rFonts w:ascii="Century Gothic" w:hAnsi="Century Gothic"/>
          <w:sz w:val="20"/>
          <w:szCs w:val="20"/>
        </w:rPr>
        <w:t xml:space="preserve"> is the same as the similar proportion in the second group. If these two proportions are nearly the same, you can conclude independence.</w:t>
      </w:r>
    </w:p>
    <w:sectPr w:rsidR="00AB3963" w:rsidRPr="005331C0" w:rsidSect="005331C0">
      <w:headerReference w:type="default" r:id="rId9"/>
      <w:footerReference w:type="default" r:id="rId10"/>
      <w:footerReference w:type="first" r:id="rId11"/>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Windows User" w:date="2013-06-11T15:22:00Z" w:initials="WU">
    <w:p w:rsidR="00C81AEC" w:rsidRDefault="00C81AEC">
      <w:pPr>
        <w:pStyle w:val="CommentText"/>
      </w:pPr>
      <w:r>
        <w:rPr>
          <w:rStyle w:val="CommentReference"/>
        </w:rPr>
        <w:annotationRef/>
      </w:r>
      <w:r>
        <w:t>Update to include Woods’s latest loss?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DED" w:rsidRDefault="00926DED" w:rsidP="005331C0">
      <w:pPr>
        <w:spacing w:after="0" w:line="240" w:lineRule="auto"/>
      </w:pPr>
      <w:r>
        <w:separator/>
      </w:r>
    </w:p>
  </w:endnote>
  <w:endnote w:type="continuationSeparator" w:id="0">
    <w:p w:rsidR="00926DED" w:rsidRDefault="00926DED" w:rsidP="00533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C0" w:rsidRPr="005331C0" w:rsidRDefault="005331C0" w:rsidP="005331C0">
    <w:pPr>
      <w:pStyle w:val="Copyright"/>
      <w:jc w:val="left"/>
      <w:rPr>
        <w:rFonts w:ascii="Century Gothic" w:hAnsi="Century Gothic"/>
        <w:sz w:val="20"/>
        <w:szCs w:val="20"/>
      </w:rPr>
    </w:pPr>
    <w:r w:rsidRPr="005474A8">
      <w:rPr>
        <w:rFonts w:ascii="Century Gothic" w:hAnsi="Century Gothic"/>
        <w:sz w:val="20"/>
        <w:szCs w:val="20"/>
      </w:rPr>
      <w:t>© 2015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C0" w:rsidRPr="005331C0" w:rsidRDefault="005331C0" w:rsidP="005331C0">
    <w:pPr>
      <w:pStyle w:val="Copyright"/>
      <w:jc w:val="left"/>
      <w:rPr>
        <w:rFonts w:ascii="Century Gothic" w:hAnsi="Century Gothic"/>
        <w:sz w:val="20"/>
        <w:szCs w:val="20"/>
      </w:rPr>
    </w:pPr>
    <w:r w:rsidRPr="005474A8">
      <w:rPr>
        <w:rFonts w:ascii="Century Gothic" w:hAnsi="Century Gothic"/>
        <w:sz w:val="20"/>
        <w:szCs w:val="20"/>
      </w:rPr>
      <w:t>© 2015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DED" w:rsidRDefault="00926DED" w:rsidP="005331C0">
      <w:pPr>
        <w:spacing w:after="0" w:line="240" w:lineRule="auto"/>
      </w:pPr>
      <w:r>
        <w:separator/>
      </w:r>
    </w:p>
  </w:footnote>
  <w:footnote w:type="continuationSeparator" w:id="0">
    <w:p w:rsidR="00926DED" w:rsidRDefault="00926DED" w:rsidP="005331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72813"/>
      <w:docPartObj>
        <w:docPartGallery w:val="Page Numbers (Top of Page)"/>
        <w:docPartUnique/>
      </w:docPartObj>
    </w:sdtPr>
    <w:sdtEndPr/>
    <w:sdtContent>
      <w:p w:rsidR="005331C0" w:rsidRDefault="005331C0" w:rsidP="005331C0">
        <w:pPr>
          <w:pStyle w:val="Header"/>
        </w:pPr>
        <w:r>
          <w:rPr>
            <w:rFonts w:ascii="Century Gothic" w:hAnsi="Century Gothic"/>
            <w:sz w:val="20"/>
            <w:szCs w:val="20"/>
          </w:rPr>
          <w:t xml:space="preserve">Chapter 4:  </w:t>
        </w:r>
        <w:r w:rsidRPr="00FD4A9C">
          <w:rPr>
            <w:rFonts w:ascii="Century Gothic" w:hAnsi="Century Gothic"/>
            <w:sz w:val="20"/>
            <w:szCs w:val="20"/>
          </w:rPr>
          <w:t>Probability and Probability Distributions</w:t>
        </w:r>
        <w:r>
          <w:t xml:space="preserve"> </w:t>
        </w:r>
        <w:r>
          <w:tab/>
        </w:r>
        <w:r w:rsidRPr="005331C0">
          <w:rPr>
            <w:rFonts w:ascii="Century Gothic" w:hAnsi="Century Gothic"/>
            <w:sz w:val="20"/>
            <w:szCs w:val="20"/>
          </w:rPr>
          <w:fldChar w:fldCharType="begin"/>
        </w:r>
        <w:r w:rsidRPr="005331C0">
          <w:rPr>
            <w:rFonts w:ascii="Century Gothic" w:hAnsi="Century Gothic"/>
            <w:sz w:val="20"/>
            <w:szCs w:val="20"/>
          </w:rPr>
          <w:instrText xml:space="preserve"> PAGE   \* MERGEFORMAT </w:instrText>
        </w:r>
        <w:r w:rsidRPr="005331C0">
          <w:rPr>
            <w:rFonts w:ascii="Century Gothic" w:hAnsi="Century Gothic"/>
            <w:sz w:val="20"/>
            <w:szCs w:val="20"/>
          </w:rPr>
          <w:fldChar w:fldCharType="separate"/>
        </w:r>
        <w:r w:rsidR="00C81AEC">
          <w:rPr>
            <w:rFonts w:ascii="Century Gothic" w:hAnsi="Century Gothic"/>
            <w:noProof/>
            <w:sz w:val="20"/>
            <w:szCs w:val="20"/>
          </w:rPr>
          <w:t>2</w:t>
        </w:r>
        <w:r w:rsidRPr="005331C0">
          <w:rPr>
            <w:rFonts w:ascii="Century Gothic" w:hAnsi="Century Gothic"/>
            <w:sz w:val="20"/>
            <w:szCs w:val="20"/>
          </w:rPr>
          <w:fldChar w:fldCharType="end"/>
        </w:r>
      </w:p>
    </w:sdtContent>
  </w:sdt>
  <w:p w:rsidR="005331C0" w:rsidRDefault="005331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53A18"/>
    <w:multiLevelType w:val="hybridMultilevel"/>
    <w:tmpl w:val="C55E38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6391224"/>
    <w:multiLevelType w:val="hybridMultilevel"/>
    <w:tmpl w:val="44168810"/>
    <w:lvl w:ilvl="0" w:tplc="722A1906">
      <w:start w:val="1"/>
      <w:numFmt w:val="decimal"/>
      <w:lvlText w:val="C.%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41659"/>
    <w:rsid w:val="0008543B"/>
    <w:rsid w:val="000F0F47"/>
    <w:rsid w:val="000F1189"/>
    <w:rsid w:val="001F1DC8"/>
    <w:rsid w:val="0031179C"/>
    <w:rsid w:val="005331C0"/>
    <w:rsid w:val="005B1AA6"/>
    <w:rsid w:val="005F48EE"/>
    <w:rsid w:val="00615BBE"/>
    <w:rsid w:val="006413BE"/>
    <w:rsid w:val="00641659"/>
    <w:rsid w:val="00641DF0"/>
    <w:rsid w:val="00646049"/>
    <w:rsid w:val="006C651C"/>
    <w:rsid w:val="00712423"/>
    <w:rsid w:val="007540EA"/>
    <w:rsid w:val="00755ACB"/>
    <w:rsid w:val="007F48FC"/>
    <w:rsid w:val="00817DC8"/>
    <w:rsid w:val="00891061"/>
    <w:rsid w:val="00902C0D"/>
    <w:rsid w:val="00926DED"/>
    <w:rsid w:val="009332AD"/>
    <w:rsid w:val="009A26F5"/>
    <w:rsid w:val="009D0F8E"/>
    <w:rsid w:val="00AA2280"/>
    <w:rsid w:val="00AA678E"/>
    <w:rsid w:val="00AB3963"/>
    <w:rsid w:val="00BA290B"/>
    <w:rsid w:val="00C47068"/>
    <w:rsid w:val="00C81AEC"/>
    <w:rsid w:val="00EC519F"/>
    <w:rsid w:val="00F276F0"/>
    <w:rsid w:val="00FB6484"/>
    <w:rsid w:val="00FC1327"/>
    <w:rsid w:val="00FD4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DC8"/>
    <w:pPr>
      <w:spacing w:after="120"/>
    </w:pPr>
  </w:style>
  <w:style w:type="paragraph" w:styleId="Heading1">
    <w:name w:val="heading 1"/>
    <w:basedOn w:val="Normal"/>
    <w:next w:val="Normal"/>
    <w:link w:val="Heading1Char"/>
    <w:uiPriority w:val="9"/>
    <w:qFormat/>
    <w:rsid w:val="0008543B"/>
    <w:pPr>
      <w:keepNext/>
      <w:keepLines/>
      <w:spacing w:after="24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08543B"/>
    <w:pPr>
      <w:keepNext/>
      <w:keepLines/>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5F48EE"/>
    <w:pPr>
      <w:keepNext/>
      <w:keepLines/>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543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08543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5F48EE"/>
    <w:rPr>
      <w:rFonts w:asciiTheme="majorHAnsi" w:eastAsiaTheme="majorEastAsia" w:hAnsiTheme="majorHAnsi" w:cstheme="majorBidi"/>
      <w:b/>
      <w:bCs/>
      <w:color w:val="5B9BD5" w:themeColor="accent1"/>
    </w:rPr>
  </w:style>
  <w:style w:type="paragraph" w:styleId="ListParagraph">
    <w:name w:val="List Paragraph"/>
    <w:basedOn w:val="Normal"/>
    <w:uiPriority w:val="34"/>
    <w:qFormat/>
    <w:rsid w:val="00817DC8"/>
    <w:pPr>
      <w:ind w:left="720"/>
      <w:contextualSpacing/>
    </w:pPr>
  </w:style>
  <w:style w:type="paragraph" w:styleId="Header">
    <w:name w:val="header"/>
    <w:basedOn w:val="Normal"/>
    <w:link w:val="HeaderChar"/>
    <w:uiPriority w:val="99"/>
    <w:unhideWhenUsed/>
    <w:rsid w:val="005331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31C0"/>
  </w:style>
  <w:style w:type="paragraph" w:styleId="Footer">
    <w:name w:val="footer"/>
    <w:basedOn w:val="Normal"/>
    <w:link w:val="FooterChar"/>
    <w:uiPriority w:val="99"/>
    <w:unhideWhenUsed/>
    <w:rsid w:val="005331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31C0"/>
  </w:style>
  <w:style w:type="paragraph" w:customStyle="1" w:styleId="Copyright">
    <w:name w:val="Copyright"/>
    <w:basedOn w:val="Normal"/>
    <w:link w:val="CopyrightChar"/>
    <w:qFormat/>
    <w:rsid w:val="005331C0"/>
    <w:pPr>
      <w:widowControl w:val="0"/>
      <w:autoSpaceDE w:val="0"/>
      <w:autoSpaceDN w:val="0"/>
      <w:adjustRightInd w:val="0"/>
      <w:spacing w:before="40" w:after="0" w:line="240" w:lineRule="auto"/>
      <w:jc w:val="center"/>
    </w:pPr>
    <w:rPr>
      <w:rFonts w:ascii="Times New Roman" w:eastAsia="Times New Roman" w:hAnsi="Times New Roman" w:cs="Times New Roman"/>
      <w:sz w:val="15"/>
      <w:szCs w:val="15"/>
    </w:rPr>
  </w:style>
  <w:style w:type="character" w:customStyle="1" w:styleId="CopyrightChar">
    <w:name w:val="Copyright Char"/>
    <w:basedOn w:val="DefaultParagraphFont"/>
    <w:link w:val="Copyright"/>
    <w:rsid w:val="005331C0"/>
    <w:rPr>
      <w:rFonts w:ascii="Times New Roman" w:eastAsia="Times New Roman" w:hAnsi="Times New Roman" w:cs="Times New Roman"/>
      <w:sz w:val="15"/>
      <w:szCs w:val="15"/>
    </w:rPr>
  </w:style>
  <w:style w:type="character" w:styleId="CommentReference">
    <w:name w:val="annotation reference"/>
    <w:basedOn w:val="DefaultParagraphFont"/>
    <w:uiPriority w:val="99"/>
    <w:semiHidden/>
    <w:unhideWhenUsed/>
    <w:rsid w:val="00C81AEC"/>
    <w:rPr>
      <w:sz w:val="16"/>
      <w:szCs w:val="16"/>
    </w:rPr>
  </w:style>
  <w:style w:type="paragraph" w:styleId="CommentText">
    <w:name w:val="annotation text"/>
    <w:basedOn w:val="Normal"/>
    <w:link w:val="CommentTextChar"/>
    <w:uiPriority w:val="99"/>
    <w:semiHidden/>
    <w:unhideWhenUsed/>
    <w:rsid w:val="00C81AEC"/>
    <w:pPr>
      <w:spacing w:line="240" w:lineRule="auto"/>
    </w:pPr>
    <w:rPr>
      <w:sz w:val="20"/>
      <w:szCs w:val="20"/>
    </w:rPr>
  </w:style>
  <w:style w:type="character" w:customStyle="1" w:styleId="CommentTextChar">
    <w:name w:val="Comment Text Char"/>
    <w:basedOn w:val="DefaultParagraphFont"/>
    <w:link w:val="CommentText"/>
    <w:uiPriority w:val="99"/>
    <w:semiHidden/>
    <w:rsid w:val="00C81AEC"/>
    <w:rPr>
      <w:sz w:val="20"/>
      <w:szCs w:val="20"/>
    </w:rPr>
  </w:style>
  <w:style w:type="paragraph" w:styleId="CommentSubject">
    <w:name w:val="annotation subject"/>
    <w:basedOn w:val="CommentText"/>
    <w:next w:val="CommentText"/>
    <w:link w:val="CommentSubjectChar"/>
    <w:uiPriority w:val="99"/>
    <w:semiHidden/>
    <w:unhideWhenUsed/>
    <w:rsid w:val="00C81AEC"/>
    <w:rPr>
      <w:b/>
      <w:bCs/>
    </w:rPr>
  </w:style>
  <w:style w:type="character" w:customStyle="1" w:styleId="CommentSubjectChar">
    <w:name w:val="Comment Subject Char"/>
    <w:basedOn w:val="CommentTextChar"/>
    <w:link w:val="CommentSubject"/>
    <w:uiPriority w:val="99"/>
    <w:semiHidden/>
    <w:rsid w:val="00C81AEC"/>
    <w:rPr>
      <w:b/>
      <w:bCs/>
      <w:sz w:val="20"/>
      <w:szCs w:val="20"/>
    </w:rPr>
  </w:style>
  <w:style w:type="paragraph" w:styleId="BalloonText">
    <w:name w:val="Balloon Text"/>
    <w:basedOn w:val="Normal"/>
    <w:link w:val="BalloonTextChar"/>
    <w:uiPriority w:val="99"/>
    <w:semiHidden/>
    <w:unhideWhenUsed/>
    <w:rsid w:val="00C81A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A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DC8"/>
    <w:pPr>
      <w:spacing w:after="120"/>
    </w:pPr>
  </w:style>
  <w:style w:type="paragraph" w:styleId="Heading1">
    <w:name w:val="heading 1"/>
    <w:basedOn w:val="Normal"/>
    <w:next w:val="Normal"/>
    <w:link w:val="Heading1Char"/>
    <w:uiPriority w:val="9"/>
    <w:qFormat/>
    <w:rsid w:val="0008543B"/>
    <w:pPr>
      <w:keepNext/>
      <w:keepLines/>
      <w:spacing w:after="24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08543B"/>
    <w:pPr>
      <w:keepNext/>
      <w:keepLines/>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5F48EE"/>
    <w:pPr>
      <w:keepNext/>
      <w:keepLines/>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543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08543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5F48EE"/>
    <w:rPr>
      <w:rFonts w:asciiTheme="majorHAnsi" w:eastAsiaTheme="majorEastAsia" w:hAnsiTheme="majorHAnsi" w:cstheme="majorBidi"/>
      <w:b/>
      <w:bCs/>
      <w:color w:val="5B9BD5" w:themeColor="accent1"/>
    </w:rPr>
  </w:style>
  <w:style w:type="paragraph" w:styleId="ListParagraph">
    <w:name w:val="List Paragraph"/>
    <w:basedOn w:val="Normal"/>
    <w:uiPriority w:val="34"/>
    <w:qFormat/>
    <w:rsid w:val="00817D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76763">
      <w:bodyDiv w:val="1"/>
      <w:marLeft w:val="0"/>
      <w:marRight w:val="0"/>
      <w:marTop w:val="0"/>
      <w:marBottom w:val="0"/>
      <w:divBdr>
        <w:top w:val="none" w:sz="0" w:space="0" w:color="auto"/>
        <w:left w:val="none" w:sz="0" w:space="0" w:color="auto"/>
        <w:bottom w:val="none" w:sz="0" w:space="0" w:color="auto"/>
        <w:right w:val="none" w:sz="0" w:space="0" w:color="auto"/>
      </w:divBdr>
    </w:div>
    <w:div w:id="1095327718">
      <w:bodyDiv w:val="1"/>
      <w:marLeft w:val="0"/>
      <w:marRight w:val="0"/>
      <w:marTop w:val="0"/>
      <w:marBottom w:val="0"/>
      <w:divBdr>
        <w:top w:val="none" w:sz="0" w:space="0" w:color="auto"/>
        <w:left w:val="none" w:sz="0" w:space="0" w:color="auto"/>
        <w:bottom w:val="none" w:sz="0" w:space="0" w:color="auto"/>
        <w:right w:val="none" w:sz="0" w:space="0" w:color="auto"/>
      </w:divBdr>
    </w:div>
    <w:div w:id="1498112780">
      <w:bodyDiv w:val="1"/>
      <w:marLeft w:val="0"/>
      <w:marRight w:val="0"/>
      <w:marTop w:val="0"/>
      <w:marBottom w:val="0"/>
      <w:divBdr>
        <w:top w:val="none" w:sz="0" w:space="0" w:color="auto"/>
        <w:left w:val="none" w:sz="0" w:space="0" w:color="auto"/>
        <w:bottom w:val="none" w:sz="0" w:space="0" w:color="auto"/>
        <w:right w:val="none" w:sz="0" w:space="0" w:color="auto"/>
      </w:divBdr>
    </w:div>
    <w:div w:id="1572810452">
      <w:bodyDiv w:val="1"/>
      <w:marLeft w:val="0"/>
      <w:marRight w:val="0"/>
      <w:marTop w:val="0"/>
      <w:marBottom w:val="0"/>
      <w:divBdr>
        <w:top w:val="none" w:sz="0" w:space="0" w:color="auto"/>
        <w:left w:val="none" w:sz="0" w:space="0" w:color="auto"/>
        <w:bottom w:val="none" w:sz="0" w:space="0" w:color="auto"/>
        <w:right w:val="none" w:sz="0" w:space="0" w:color="auto"/>
      </w:divBdr>
    </w:div>
    <w:div w:id="1913813368">
      <w:bodyDiv w:val="1"/>
      <w:marLeft w:val="0"/>
      <w:marRight w:val="0"/>
      <w:marTop w:val="0"/>
      <w:marBottom w:val="0"/>
      <w:divBdr>
        <w:top w:val="none" w:sz="0" w:space="0" w:color="auto"/>
        <w:left w:val="none" w:sz="0" w:space="0" w:color="auto"/>
        <w:bottom w:val="none" w:sz="0" w:space="0" w:color="auto"/>
        <w:right w:val="none" w:sz="0" w:space="0" w:color="auto"/>
      </w:divBdr>
    </w:div>
    <w:div w:id="207449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669</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Windows User</cp:lastModifiedBy>
  <cp:revision>3</cp:revision>
  <dcterms:created xsi:type="dcterms:W3CDTF">2013-06-11T20:17:00Z</dcterms:created>
  <dcterms:modified xsi:type="dcterms:W3CDTF">2013-06-11T20:24:00Z</dcterms:modified>
</cp:coreProperties>
</file>